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E65C98" w:rsidP="00A13E79">
      <w:pPr>
        <w:pStyle w:val="Title"/>
      </w:pPr>
      <w:r>
        <w:t xml:space="preserve">Copying </w:t>
      </w:r>
      <w:r w:rsidR="00793836">
        <w:t xml:space="preserve">Committed Datatypes </w:t>
      </w:r>
      <w:r>
        <w:t>with H5Ocopy</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A2290B">
      <w:r>
        <w:rPr>
          <w:noProof/>
        </w:rPr>
        <w:pict>
          <v:shapetype id="_x0000_t202" coordsize="21600,21600" o:spt="202" path="m,l,21600r21600,l21600,xe">
            <v:stroke joinstyle="miter"/>
            <v:path gradientshapeok="t" o:connecttype="rect"/>
          </v:shapetype>
          <v:shape id="Text Box 2" o:spid="_x0000_s1026" type="#_x0000_t202" style="position:absolute;margin-left:298.05pt;margin-top:34.3pt;width:198.7pt;height:135.4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" filled="f" stroked="f">
            <v:textbox style="mso-fit-shape-to-text:t">
              <w:txbxContent>
                <w:p w:rsidR="00CC7DC7" w:rsidRDefault="00CC7DC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C7DC7" w:rsidRDefault="00A2290B" w:rsidP="002E2C16">
                  <w:pPr>
                    <w:jc w:val="center"/>
                  </w:pPr>
                  <w:hyperlink r:id="rId10" w:history="1">
                    <w:r w:rsidR="00CC7DC7" w:rsidRPr="003575B2">
                      <w:rPr>
                        <w:rStyle w:val="Hyperlink"/>
                      </w:rPr>
                      <w:t>http://www.HDFGroup.org</w:t>
                    </w:r>
                  </w:hyperlink>
                  <w:r w:rsidR="00CC7DC7">
                    <w:t xml:space="preserve"> </w:t>
                  </w:r>
                </w:p>
              </w:txbxContent>
            </v:textbox>
          </v:shape>
        </w:pict>
      </w:r>
    </w:p>
    <w:p w:rsidR="00B24139" w:rsidRDefault="00B24139">
      <w:pPr>
        <w:sectPr w:rsidR="00B24139">
          <w:headerReference w:type="default" r:id="rId11"/>
          <w:footerReference w:type="default" r:id="rId12"/>
          <w:headerReference w:type="first" r:id="rId13"/>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Copyright 2006-2012 by The HDF Group.</w:t>
      </w:r>
    </w:p>
    <w:p w:rsidR="00702264" w:rsidRDefault="00702264" w:rsidP="00702264"/>
    <w:p w:rsidR="00702264" w:rsidRDefault="00702264" w:rsidP="00702264">
      <w:r>
        <w:t>NCSA HDF5 (Hierarchical Data Format 5) Software Library and Utilities</w:t>
      </w:r>
    </w:p>
    <w:p w:rsidR="00702264" w:rsidRDefault="00702264" w:rsidP="00702264">
      <w:r>
        <w:t>Copyright 1998-2006 by the Board of Trustees of the University of Illinois.</w:t>
      </w:r>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931E1F">
      <w:pPr>
        <w:pStyle w:val="Normal9"/>
      </w:pPr>
      <w:r>
        <w:t>Redistribution and use in source and binary forms, with or without modification, are permitted for any purpose (including commercial purposes) provided that the following conditions are met:</w:t>
      </w:r>
    </w:p>
    <w:p w:rsidR="00702264" w:rsidRDefault="00702264" w:rsidP="00931E1F">
      <w:pPr>
        <w:pStyle w:val="Normal9"/>
      </w:pPr>
    </w:p>
    <w:p w:rsidR="00702264" w:rsidRDefault="00702264" w:rsidP="00931E1F">
      <w:pPr>
        <w:pStyle w:val="Normal9"/>
        <w:numPr>
          <w:ilvl w:val="0"/>
          <w:numId w:val="37"/>
        </w:numPr>
      </w:pPr>
      <w:r>
        <w:t>Redistributions of source code must retain the above copyright notice, this list of conditions, and the following disclaimer.</w:t>
      </w:r>
    </w:p>
    <w:p w:rsidR="00702264" w:rsidRDefault="00702264" w:rsidP="00931E1F">
      <w:pPr>
        <w:pStyle w:val="Normal9"/>
        <w:numPr>
          <w:ilvl w:val="0"/>
          <w:numId w:val="37"/>
        </w:numPr>
      </w:pPr>
      <w:r>
        <w:t>Redistributions in binary form must reproduce the above copyright notice, this list of conditions, and the following disclaimer in the documentation and/or materials provided with the distribution.</w:t>
      </w:r>
    </w:p>
    <w:p w:rsidR="00702264" w:rsidRDefault="00702264" w:rsidP="00931E1F">
      <w:pPr>
        <w:pStyle w:val="Normal9"/>
        <w:numPr>
          <w:ilvl w:val="0"/>
          <w:numId w:val="37"/>
        </w:numPr>
      </w:pPr>
      <w:r>
        <w:t>In addition, redistributions of modified forms of the source or binary code must carry prominent notices stating that the original code was changed and the date of the change.</w:t>
      </w:r>
    </w:p>
    <w:p w:rsidR="00702264" w:rsidRDefault="00702264" w:rsidP="00931E1F">
      <w:pPr>
        <w:pStyle w:val="Normal9"/>
        <w:numPr>
          <w:ilvl w:val="0"/>
          <w:numId w:val="37"/>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931E1F">
      <w:pPr>
        <w:pStyle w:val="Normal9"/>
        <w:numPr>
          <w:ilvl w:val="0"/>
          <w:numId w:val="37"/>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931E1F">
      <w:pPr>
        <w:pStyle w:val="Normal9"/>
      </w:pPr>
    </w:p>
    <w:p w:rsidR="00702264" w:rsidRDefault="00702264" w:rsidP="00931E1F">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931E1F">
      <w:pPr>
        <w:pStyle w:val="Normal9"/>
      </w:pPr>
    </w:p>
    <w:p w:rsidR="00702264" w:rsidRDefault="00702264" w:rsidP="00931E1F">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931E1F">
      <w:pPr>
        <w:pStyle w:val="Normal9"/>
      </w:pPr>
    </w:p>
    <w:p w:rsidR="00702264" w:rsidRDefault="00702264" w:rsidP="00931E1F">
      <w:pPr>
        <w:pStyle w:val="Normal9"/>
      </w:pPr>
      <w:r>
        <w:t>Portions of HDF5 were developed with support from the Lawrence Berkeley National Laboratory (LBNL) and the United States Department of Energy under Prime Contract No. DE-AC02-05CH11231.</w:t>
      </w:r>
    </w:p>
    <w:p w:rsidR="00702264" w:rsidRDefault="00702264" w:rsidP="00931E1F">
      <w:pPr>
        <w:pStyle w:val="Normal9"/>
      </w:pPr>
    </w:p>
    <w:p w:rsidR="00702264" w:rsidRDefault="00702264" w:rsidP="00931E1F">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931E1F">
      <w:pPr>
        <w:pStyle w:val="Normal9"/>
      </w:pPr>
    </w:p>
    <w:p w:rsidR="00702264" w:rsidRDefault="00702264" w:rsidP="00931E1F">
      <w:pPr>
        <w:pStyle w:val="Normal9"/>
        <w:ind w:left="720"/>
      </w:pPr>
      <w:r>
        <w:t>This work was partially produced at the University of California, Lawrence Livermore National Laboratory (UC LLNL) under contract no. W-7405-ENG-48 (Contract 48) between the U.S. Department of Energy (DOE) and The Regents of the University of California (University) for the operation of UC LLNL.</w:t>
      </w:r>
    </w:p>
    <w:p w:rsidR="00702264" w:rsidRDefault="00702264" w:rsidP="00931E1F">
      <w:pPr>
        <w:pStyle w:val="Normal9"/>
        <w:ind w:left="720"/>
      </w:pPr>
    </w:p>
    <w:p w:rsidR="00702264" w:rsidRDefault="00535CFC" w:rsidP="00931E1F">
      <w:pPr>
        <w:pStyle w:val="Normal9"/>
        <w:ind w:left="720"/>
      </w:pPr>
      <w:r w:rsidRPr="00535CFC">
        <w:rPr>
          <w:b/>
        </w:rPr>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rsidP="00931E1F">
      <w:pPr>
        <w:pStyle w:val="Normal9"/>
      </w:pPr>
    </w:p>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4"/>
          <w:footerReference w:type="first" r:id="rId15"/>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8C2032" w:rsidRDefault="00E516E8">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8C2032">
        <w:t>1. Copying Committed Datatypes with H5Ocopy</w:t>
      </w:r>
      <w:r w:rsidR="008C2032">
        <w:tab/>
      </w:r>
      <w:r w:rsidR="008C2032">
        <w:fldChar w:fldCharType="begin"/>
      </w:r>
      <w:r w:rsidR="008C2032">
        <w:instrText xml:space="preserve"> PAGEREF _Toc320543073 \h </w:instrText>
      </w:r>
      <w:r w:rsidR="008C2032">
        <w:fldChar w:fldCharType="separate"/>
      </w:r>
      <w:r w:rsidR="008C2032">
        <w:t>4</w:t>
      </w:r>
      <w:r w:rsidR="008C2032">
        <w:fldChar w:fldCharType="end"/>
      </w:r>
    </w:p>
    <w:p w:rsidR="008C2032" w:rsidRDefault="008C2032">
      <w:pPr>
        <w:pStyle w:val="TOC2"/>
        <w:rPr>
          <w:lang w:bidi="ar-SA"/>
        </w:rPr>
      </w:pPr>
      <w:r>
        <w:t>1.1. Callback Function</w:t>
      </w:r>
      <w:r>
        <w:tab/>
      </w:r>
      <w:r>
        <w:fldChar w:fldCharType="begin"/>
      </w:r>
      <w:r>
        <w:instrText xml:space="preserve"> PAGEREF _Toc320543074 \h </w:instrText>
      </w:r>
      <w:r>
        <w:fldChar w:fldCharType="separate"/>
      </w:r>
      <w:r>
        <w:t>5</w:t>
      </w:r>
      <w:r>
        <w:fldChar w:fldCharType="end"/>
      </w:r>
    </w:p>
    <w:p w:rsidR="008C2032" w:rsidRDefault="008C2032">
      <w:pPr>
        <w:pStyle w:val="TOC2"/>
        <w:rPr>
          <w:lang w:bidi="ar-SA"/>
        </w:rPr>
      </w:pPr>
      <w:r>
        <w:t>1.2. Function Summary</w:t>
      </w:r>
      <w:r>
        <w:tab/>
      </w:r>
      <w:r>
        <w:fldChar w:fldCharType="begin"/>
      </w:r>
      <w:r>
        <w:instrText xml:space="preserve"> PAGEREF _Toc320543075 \h </w:instrText>
      </w:r>
      <w:r>
        <w:fldChar w:fldCharType="separate"/>
      </w:r>
      <w:r>
        <w:t>6</w:t>
      </w:r>
      <w:r>
        <w:fldChar w:fldCharType="end"/>
      </w:r>
    </w:p>
    <w:p w:rsidR="008C2032" w:rsidRDefault="008C2032">
      <w:pPr>
        <w:pStyle w:val="TOC2"/>
        <w:rPr>
          <w:lang w:bidi="ar-SA"/>
        </w:rPr>
      </w:pPr>
      <w:r>
        <w:t>1.3. Resources</w:t>
      </w:r>
      <w:r>
        <w:tab/>
      </w:r>
      <w:r>
        <w:fldChar w:fldCharType="begin"/>
      </w:r>
      <w:r>
        <w:instrText xml:space="preserve"> PAGEREF _Toc320543076 \h </w:instrText>
      </w:r>
      <w:r>
        <w:fldChar w:fldCharType="separate"/>
      </w:r>
      <w:r>
        <w:t>6</w:t>
      </w:r>
      <w:r>
        <w:fldChar w:fldCharType="end"/>
      </w:r>
    </w:p>
    <w:p w:rsidR="00621809" w:rsidRDefault="00E516E8"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6"/>
          <w:type w:val="continuous"/>
          <w:pgSz w:w="12240" w:h="15840" w:code="1"/>
          <w:pgMar w:top="1152" w:right="1152" w:bottom="1440" w:left="1152" w:header="432" w:footer="720" w:gutter="0"/>
          <w:cols w:space="720"/>
          <w:titlePg/>
          <w:docGrid w:linePitch="360"/>
        </w:sectPr>
      </w:pPr>
    </w:p>
    <w:p w:rsidR="00DD7D61" w:rsidRPr="00A21BA4" w:rsidRDefault="003B5DB0" w:rsidP="00420406">
      <w:pPr>
        <w:pStyle w:val="Heading1"/>
      </w:pPr>
      <w:bookmarkStart w:id="0" w:name="_Toc320543073"/>
      <w:r>
        <w:lastRenderedPageBreak/>
        <w:t xml:space="preserve">Copying </w:t>
      </w:r>
      <w:r w:rsidR="00336005">
        <w:t>Committed Datatype</w:t>
      </w:r>
      <w:r w:rsidR="00F724D8">
        <w:t>s</w:t>
      </w:r>
      <w:r w:rsidR="00336005">
        <w:t xml:space="preserve"> </w:t>
      </w:r>
      <w:r>
        <w:t>with H5Ocopy</w:t>
      </w:r>
      <w:bookmarkEnd w:id="0"/>
    </w:p>
    <w:p w:rsidR="00F724D8" w:rsidRDefault="00F724D8" w:rsidP="00F724D8">
      <w:r>
        <w:t>Committed datatypes can be a powerful feature in HDF5. They can be used to share a single datatype description among multiple datasets,</w:t>
      </w:r>
      <w:r w:rsidR="00B115B1">
        <w:t xml:space="preserve"> to</w:t>
      </w:r>
      <w:r>
        <w:t xml:space="preserve"> </w:t>
      </w:r>
      <w:r w:rsidR="00B115B1">
        <w:t xml:space="preserve">save </w:t>
      </w:r>
      <w:r>
        <w:t>space</w:t>
      </w:r>
      <w:r w:rsidR="005A0DDB">
        <w:t xml:space="preserve"> or </w:t>
      </w:r>
      <w:r w:rsidR="00B115B1">
        <w:t>ensure that the datatypes are truly identical</w:t>
      </w:r>
      <w:r>
        <w:t xml:space="preserve">, and to assign a name to that datatype within the HDF5 group structure. </w:t>
      </w:r>
      <w:r w:rsidR="00F30957">
        <w:t>The object copy API</w:t>
      </w:r>
      <w:r w:rsidR="00F30957" w:rsidRPr="00F30957">
        <w:t xml:space="preserve">, </w:t>
      </w:r>
      <w:r w:rsidR="00F30957" w:rsidRPr="00E32D19">
        <w:rPr>
          <w:rFonts w:ascii="Courier New" w:hAnsi="Courier New" w:cs="Courier New"/>
          <w:sz w:val="20"/>
        </w:rPr>
        <w:t>H5Ocopy</w:t>
      </w:r>
      <w:r w:rsidR="00F30957" w:rsidRPr="00F30957">
        <w:t>,</w:t>
      </w:r>
      <w:r w:rsidR="00F30957">
        <w:t xml:space="preserve"> can be used to copy </w:t>
      </w:r>
      <w:r w:rsidR="006E35BA">
        <w:t>HDF5</w:t>
      </w:r>
      <w:r w:rsidR="00F30957">
        <w:t xml:space="preserve"> object</w:t>
      </w:r>
      <w:r w:rsidR="006E35BA">
        <w:t>s</w:t>
      </w:r>
      <w:r w:rsidR="00F30957">
        <w:t xml:space="preserve"> from one file to another</w:t>
      </w:r>
      <w:r w:rsidR="006E35BA">
        <w:t>, including committed datatypes and objects that use them</w:t>
      </w:r>
      <w:r w:rsidR="00F30957">
        <w:t xml:space="preserve">. </w:t>
      </w:r>
      <w:r>
        <w:t>However, problems can occur when a dataset using a committed datatype</w:t>
      </w:r>
      <w:r w:rsidR="005A0DDB">
        <w:t xml:space="preserve"> or an object with an attribute </w:t>
      </w:r>
      <w:r w:rsidR="00F30957">
        <w:t xml:space="preserve">that uses </w:t>
      </w:r>
      <w:r w:rsidR="005A0DDB">
        <w:t>a committed datatype</w:t>
      </w:r>
      <w:r>
        <w:t xml:space="preserve"> is copied to another file </w:t>
      </w:r>
      <w:r w:rsidR="00F30957">
        <w:t xml:space="preserve">with </w:t>
      </w:r>
      <w:r w:rsidRPr="00E32D19">
        <w:rPr>
          <w:rFonts w:ascii="Courier New" w:hAnsi="Courier New" w:cs="Courier New"/>
          <w:sz w:val="20"/>
        </w:rPr>
        <w:t>H5Ocopy</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w:t>
      </w:r>
      <w:r w:rsidR="00BA77BE">
        <w:t xml:space="preserve">or an object with an attribute that uses a committed datatype </w:t>
      </w:r>
      <w:r>
        <w:t>between files, the library</w:t>
      </w:r>
      <w:r w:rsidR="000E0A15">
        <w:t xml:space="preserve"> by default</w:t>
      </w:r>
      <w:r>
        <w:t xml:space="preserve"> does not look for a matching committed datatype in the destination file. The library creates a new committed datatype in the destination file without any links to it (an anonymous committed datatype)</w:t>
      </w:r>
      <w:r w:rsidR="00CC7DC7">
        <w:t xml:space="preserve"> </w:t>
      </w:r>
      <w:r w:rsidR="00F30957">
        <w:t xml:space="preserve">and </w:t>
      </w:r>
      <w:r w:rsidR="00CC7DC7">
        <w:t xml:space="preserve">then </w:t>
      </w:r>
      <w:r w:rsidR="006E35BA">
        <w:t>links</w:t>
      </w:r>
      <w:r w:rsidR="00CC7DC7">
        <w:t xml:space="preserve"> the dataset to the anonymous committed dat</w:t>
      </w:r>
      <w:r w:rsidR="00F30957">
        <w:t>a</w:t>
      </w:r>
      <w:r w:rsidR="00CC7DC7">
        <w:t>type</w:t>
      </w:r>
      <w:r>
        <w:t xml:space="preserve">. This means that, when copying multiple datasets in separate calls to </w:t>
      </w:r>
      <w:r w:rsidRPr="00E32D19">
        <w:rPr>
          <w:rFonts w:ascii="Courier New" w:hAnsi="Courier New" w:cs="Courier New"/>
          <w:sz w:val="20"/>
        </w:rPr>
        <w:t>H5Ocopy</w:t>
      </w:r>
      <w:r w:rsidRPr="004135E5">
        <w:t>,</w:t>
      </w:r>
      <w:r>
        <w:t xml:space="preserve"> a new committed datatype is created for each </w:t>
      </w:r>
      <w:r w:rsidRPr="00E32D19">
        <w:rPr>
          <w:rFonts w:ascii="Courier New" w:hAnsi="Courier New" w:cs="Courier New"/>
          <w:sz w:val="20"/>
        </w:rPr>
        <w:t>H5Ocopy</w:t>
      </w:r>
      <w:r w:rsidRPr="00E32D19">
        <w:t xml:space="preserve"> </w:t>
      </w:r>
      <w:r>
        <w:t xml:space="preserve">call. While it is possible to have all of the copied datasets share the same committed datatype by copying them in a single call to </w:t>
      </w:r>
      <w:r w:rsidRPr="00E32D19">
        <w:rPr>
          <w:rFonts w:ascii="Courier New" w:hAnsi="Courier New" w:cs="Courier New"/>
          <w:sz w:val="20"/>
        </w:rPr>
        <w:t>H5Ocopy</w:t>
      </w:r>
      <w:r>
        <w:t>, this is not always attainable.</w:t>
      </w:r>
    </w:p>
    <w:p w:rsidR="00F724D8" w:rsidRDefault="00F724D8" w:rsidP="00F724D8"/>
    <w:p w:rsidR="00F724D8" w:rsidRDefault="00F724D8" w:rsidP="00F724D8">
      <w:r>
        <w:t xml:space="preserve">For example, imagine that a user has an application that automatically creates many data files, each with many datasets that all use a single committed datatype. At the end of a project, the user wants to merge all of these files into a single file. </w:t>
      </w:r>
      <w:r w:rsidR="002F197F">
        <w:t xml:space="preserve">The HDF5 Library can </w:t>
      </w:r>
      <w:r>
        <w:t>have all of the datasets in the combined file use the same committed datatype</w:t>
      </w:r>
      <w:r w:rsidR="002F197F">
        <w:t xml:space="preserve">, but </w:t>
      </w:r>
      <w:r w:rsidR="00D132AC">
        <w:t xml:space="preserve">the </w:t>
      </w:r>
      <w:r w:rsidR="002F197F">
        <w:t xml:space="preserve">default </w:t>
      </w:r>
      <w:r w:rsidR="00D132AC">
        <w:t xml:space="preserve">behavior of the library </w:t>
      </w:r>
      <w:r w:rsidR="002F197F">
        <w:t>is to create an anonymous committed datatype for each dataset.</w:t>
      </w:r>
    </w:p>
    <w:p w:rsidR="00F724D8" w:rsidRDefault="00F724D8" w:rsidP="00F724D8"/>
    <w:p w:rsidR="00F724D8" w:rsidRDefault="002F197F" w:rsidP="00F724D8">
      <w:r w:rsidRPr="009350F1">
        <w:t xml:space="preserve">To make sure that shared committed datatypes in the source are shared in the copy, use </w:t>
      </w:r>
      <w:r w:rsidR="00F724D8" w:rsidRPr="009350F1">
        <w:t xml:space="preserve">the </w:t>
      </w:r>
      <w:r w:rsidRPr="00E32D19">
        <w:rPr>
          <w:rFonts w:ascii="Courier New" w:hAnsi="Courier New" w:cs="Courier New"/>
          <w:sz w:val="20"/>
        </w:rPr>
        <w:t>H5Pset_copy_object</w:t>
      </w:r>
      <w:r w:rsidRPr="00E32D19">
        <w:t xml:space="preserve"> </w:t>
      </w:r>
      <w:r w:rsidRPr="009350F1">
        <w:t>property list API</w:t>
      </w:r>
      <w:r w:rsidR="009350F1" w:rsidRPr="009350F1">
        <w:t xml:space="preserve"> routine</w:t>
      </w:r>
      <w:r w:rsidRPr="009350F1">
        <w:t xml:space="preserve"> to set the </w:t>
      </w:r>
      <w:r w:rsidR="00F724D8" w:rsidRPr="00E32D19">
        <w:rPr>
          <w:rFonts w:ascii="Courier New" w:hAnsi="Courier New" w:cs="Courier New"/>
          <w:sz w:val="20"/>
        </w:rPr>
        <w:t>H5O_COPY_MERGE_COMMITTED_DTYPE_FLAG</w:t>
      </w:r>
      <w:r w:rsidR="00F724D8" w:rsidRPr="00E32D19">
        <w:t xml:space="preserve"> </w:t>
      </w:r>
      <w:r w:rsidR="00F724D8" w:rsidRPr="009350F1">
        <w:t>flag. When th</w:t>
      </w:r>
      <w:r w:rsidRPr="009350F1">
        <w:t>is</w:t>
      </w:r>
      <w:r w:rsidR="00F724D8" w:rsidRPr="009350F1">
        <w:t xml:space="preserve"> flag is set </w:t>
      </w:r>
      <w:r w:rsidRPr="009350F1">
        <w:t xml:space="preserve">and </w:t>
      </w:r>
      <w:r w:rsidR="00CC7DC7" w:rsidRPr="009350F1">
        <w:rPr>
          <w:rFonts w:ascii="Courier New" w:hAnsi="Courier New" w:cs="Courier New"/>
          <w:sz w:val="18"/>
        </w:rPr>
        <w:t>H5Ocopy</w:t>
      </w:r>
      <w:r w:rsidR="00CC7DC7" w:rsidRPr="009350F1">
        <w:t xml:space="preserve"> </w:t>
      </w:r>
      <w:r w:rsidRPr="009350F1">
        <w:t xml:space="preserve">encounters an object or attribute that uses a committed datatype, </w:t>
      </w:r>
      <w:r w:rsidRPr="00E32D19">
        <w:rPr>
          <w:rFonts w:ascii="Courier New" w:hAnsi="Courier New" w:cs="Courier New"/>
          <w:sz w:val="20"/>
        </w:rPr>
        <w:t>H5Ocopy</w:t>
      </w:r>
      <w:r w:rsidRPr="00E32D19">
        <w:t xml:space="preserve"> </w:t>
      </w:r>
      <w:r w:rsidRPr="009350F1">
        <w:t xml:space="preserve">will </w:t>
      </w:r>
      <w:r w:rsidR="00F724D8" w:rsidRPr="009350F1">
        <w:t>search for a matching committed datatype in the destination file. If a matching committed datatype is found, then it will be used by the copied dataset</w:t>
      </w:r>
      <w:r w:rsidRPr="009350F1">
        <w:t xml:space="preserve"> or attribute</w:t>
      </w:r>
      <w:r w:rsidR="00F724D8" w:rsidRPr="009350F1">
        <w:t xml:space="preserve">. The next few paragraphs describe in more detail the process that </w:t>
      </w:r>
      <w:r w:rsidR="00CC7DC7" w:rsidRPr="009350F1">
        <w:rPr>
          <w:rFonts w:ascii="Courier New" w:hAnsi="Courier New" w:cs="Courier New"/>
          <w:sz w:val="18"/>
        </w:rPr>
        <w:t>H5Ocopy</w:t>
      </w:r>
      <w:r w:rsidR="00CC7DC7" w:rsidRPr="009350F1">
        <w:t xml:space="preserve"> </w:t>
      </w:r>
      <w:r w:rsidR="00F724D8" w:rsidRPr="009350F1">
        <w:t>goes through.</w:t>
      </w:r>
    </w:p>
    <w:p w:rsidR="00F724D8" w:rsidRDefault="00F724D8" w:rsidP="00F724D8"/>
    <w:p w:rsidR="00F724D8" w:rsidRDefault="00F724D8" w:rsidP="00F724D8">
      <w:r>
        <w:t xml:space="preserve">When the </w:t>
      </w:r>
      <w:r w:rsidRPr="00E32D19">
        <w:rPr>
          <w:rFonts w:ascii="Courier New" w:hAnsi="Courier New" w:cs="Courier New"/>
          <w:sz w:val="20"/>
        </w:rPr>
        <w:t>H5O_COPY_MERGE_COMMITTED_DTYPE_FLAG</w:t>
      </w:r>
      <w:r w:rsidRPr="00E32D19">
        <w:rPr>
          <w:rFonts w:ascii="Courier New" w:hAnsi="Courier New" w:cs="Courier New"/>
          <w:sz w:val="18"/>
        </w:rPr>
        <w:t xml:space="preserve"> </w:t>
      </w:r>
      <w:r w:rsidRPr="00891DD5">
        <w:t>flag</w:t>
      </w:r>
      <w:r>
        <w:t xml:space="preserve"> is set,</w:t>
      </w:r>
      <w:r w:rsidRPr="000658F3">
        <w:t xml:space="preserve"> </w:t>
      </w:r>
      <w:r w:rsidRPr="00E32D19">
        <w:rPr>
          <w:rFonts w:ascii="Courier New" w:hAnsi="Courier New" w:cs="Courier New"/>
          <w:sz w:val="20"/>
        </w:rPr>
        <w:t>H5Ocopy</w:t>
      </w:r>
      <w:r w:rsidRPr="00E32D19">
        <w:t xml:space="preserve"> </w:t>
      </w:r>
      <w:r>
        <w:t>will search the destination file for committed datatypes and build a temporary list in memory of all the committed datatypes it f</w:t>
      </w:r>
      <w:r w:rsidR="00D132AC">
        <w:t>inds</w:t>
      </w:r>
      <w:r>
        <w:t xml:space="preserve">. </w:t>
      </w:r>
      <w:r w:rsidR="006E7D08">
        <w:t xml:space="preserve">Then, whenever </w:t>
      </w:r>
      <w:r w:rsidR="006E7D08" w:rsidRPr="00E32D19">
        <w:rPr>
          <w:rFonts w:ascii="Courier New" w:hAnsi="Courier New" w:cs="Courier New"/>
          <w:sz w:val="20"/>
        </w:rPr>
        <w:t>H5Ocopy</w:t>
      </w:r>
      <w:r w:rsidR="006E7D08" w:rsidRPr="00E32D19">
        <w:t xml:space="preserve"> </w:t>
      </w:r>
      <w:r w:rsidR="00881076">
        <w:t>e</w:t>
      </w:r>
      <w:r w:rsidR="006E7D08">
        <w:t>ncou</w:t>
      </w:r>
      <w:r w:rsidR="000E0A15">
        <w:t>n</w:t>
      </w:r>
      <w:r w:rsidR="006E7D08">
        <w:t>ters a</w:t>
      </w:r>
      <w:r w:rsidR="00881076">
        <w:t xml:space="preserve"> dataset that uses </w:t>
      </w:r>
      <w:r w:rsidR="000E0A15">
        <w:t xml:space="preserve">a </w:t>
      </w:r>
      <w:r w:rsidR="00881076">
        <w:t xml:space="preserve">committed datatype or an object with an attribute </w:t>
      </w:r>
      <w:r w:rsidR="00D132AC">
        <w:t xml:space="preserve">that uses a committed datatype </w:t>
      </w:r>
      <w:r w:rsidR="00881076">
        <w:t>in the source,</w:t>
      </w:r>
      <w:r w:rsidR="006E7D08">
        <w:t xml:space="preserve"> </w:t>
      </w:r>
      <w:r w:rsidR="00881076">
        <w:t>i</w:t>
      </w:r>
      <w:r>
        <w:t xml:space="preserve">t will check that list to see if it contains a datatype equal to the </w:t>
      </w:r>
      <w:r w:rsidR="00881076">
        <w:t xml:space="preserve">source </w:t>
      </w:r>
      <w:r>
        <w:t xml:space="preserve">datatype. If </w:t>
      </w:r>
      <w:r w:rsidR="00881076" w:rsidRPr="00E32D19">
        <w:rPr>
          <w:rFonts w:ascii="Courier New" w:hAnsi="Courier New" w:cs="Courier New"/>
          <w:sz w:val="20"/>
        </w:rPr>
        <w:t>H5Ocopy</w:t>
      </w:r>
      <w:r w:rsidR="00881076" w:rsidRPr="00E32D19">
        <w:t xml:space="preserve"> </w:t>
      </w:r>
      <w:r>
        <w:t xml:space="preserve">finds an equal datatype, it will modify the copied object </w:t>
      </w:r>
      <w:r w:rsidR="006E7D08">
        <w:t xml:space="preserve">or attribute </w:t>
      </w:r>
      <w:r w:rsidR="00CC7DC7">
        <w:t>to use</w:t>
      </w:r>
      <w:r>
        <w:t xml:space="preserve"> the found committed datatype as its datatype. </w:t>
      </w:r>
      <w:r w:rsidR="006E7D08" w:rsidRPr="00E32D19">
        <w:rPr>
          <w:rFonts w:ascii="Courier New" w:hAnsi="Courier New" w:cs="Courier New"/>
          <w:sz w:val="20"/>
        </w:rPr>
        <w:t>H5Ocopy</w:t>
      </w:r>
      <w:r w:rsidR="006E7D08" w:rsidRPr="00E32D19">
        <w:t xml:space="preserve"> </w:t>
      </w:r>
      <w:r w:rsidR="006E7D08">
        <w:t xml:space="preserve">will </w:t>
      </w:r>
      <w:r w:rsidR="00881076">
        <w:t xml:space="preserve">then </w:t>
      </w:r>
      <w:r w:rsidR="006E7D08">
        <w:t xml:space="preserve">update the list if a new committed datatype is created in the destination file as a result of the copy. </w:t>
      </w:r>
      <w:r>
        <w:t xml:space="preserve">When later datasets and attributes using committed datatypes are encountered, the library will again check to see if the list contains a matching datatype. </w:t>
      </w:r>
    </w:p>
    <w:p w:rsidR="00F724D8" w:rsidRDefault="00F724D8" w:rsidP="00F724D8"/>
    <w:p w:rsidR="00F724D8" w:rsidRDefault="00F724D8" w:rsidP="00F724D8">
      <w:r>
        <w:t xml:space="preserve">To determine if two committed datatypes are equal, the library will compare their descriptions in a manner similar to </w:t>
      </w:r>
      <w:r w:rsidRPr="00E32D19">
        <w:rPr>
          <w:rFonts w:ascii="Courier New" w:hAnsi="Courier New" w:cs="Courier New"/>
          <w:sz w:val="20"/>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 xml:space="preserve">When </w:t>
      </w:r>
      <w:r w:rsidR="00881076" w:rsidRPr="00E32D19">
        <w:rPr>
          <w:rFonts w:ascii="Courier New" w:hAnsi="Courier New" w:cs="Courier New"/>
          <w:sz w:val="20"/>
        </w:rPr>
        <w:t>H5Ocopy</w:t>
      </w:r>
      <w:r w:rsidRPr="00E32D19">
        <w:t xml:space="preserve"> </w:t>
      </w:r>
      <w:r>
        <w:t xml:space="preserve">encounters a committed datatype </w:t>
      </w:r>
      <w:r w:rsidR="00881076">
        <w:t xml:space="preserve">object </w:t>
      </w:r>
      <w:r>
        <w:t xml:space="preserve">in the source file, it will similarly search for a matching committed datatype in the destination file. If a match is found, the library will create a hard link in </w:t>
      </w:r>
      <w:r>
        <w:lastRenderedPageBreak/>
        <w:t>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E32D19">
        <w:rPr>
          <w:rFonts w:ascii="Courier New" w:hAnsi="Courier New" w:cs="Courier New"/>
          <w:sz w:val="20"/>
        </w:rPr>
        <w:t>H5Ocopy</w:t>
      </w:r>
      <w:r w:rsidRPr="00E32D19">
        <w:t xml:space="preserve"> </w:t>
      </w:r>
      <w:r>
        <w:t xml:space="preserve">will search the entire destination file for a matching committed datatype. It is possible to focus where </w:t>
      </w:r>
      <w:r w:rsidRPr="00D132AC">
        <w:rPr>
          <w:rFonts w:ascii="Courier New" w:hAnsi="Courier New" w:cs="Courier New"/>
          <w:sz w:val="18"/>
        </w:rPr>
        <w:t>H5Ocopy</w:t>
      </w:r>
      <w:r>
        <w:t xml:space="preserve"> will search. This focusing should result in a faster search. If there are locations in the destination file where a matching committed datatype might be found, then those locations can be specified with the </w:t>
      </w:r>
      <w:r w:rsidR="006267FD" w:rsidRPr="00E32D19">
        <w:rPr>
          <w:rFonts w:ascii="Courier New" w:hAnsi="Courier New" w:cs="Courier New"/>
          <w:sz w:val="20"/>
        </w:rPr>
        <w:t>H5Padd_merge_committed_dtype_path</w:t>
      </w:r>
      <w:r w:rsidRPr="00E32D19">
        <w:t xml:space="preserve"> </w:t>
      </w:r>
      <w:r w:rsidRPr="0075347D">
        <w:t>property</w:t>
      </w:r>
      <w:r w:rsidR="006267FD" w:rsidRPr="0075347D">
        <w:t>.</w:t>
      </w:r>
    </w:p>
    <w:p w:rsidR="008C21E4" w:rsidRDefault="008C21E4">
      <w:pPr>
        <w:numPr>
          <w:ins w:id="1" w:author="Frank Baker" w:date="2012-03-20T11:56:00Z"/>
        </w:numPr>
      </w:pPr>
    </w:p>
    <w:p w:rsidR="00F724D8" w:rsidRDefault="00F724D8" w:rsidP="00F724D8">
      <w:r>
        <w:t>The example below shows how to enable th</w:t>
      </w:r>
      <w:r w:rsidR="0075347D">
        <w:t>e</w:t>
      </w:r>
      <w:r>
        <w:t xml:space="preserve"> feature </w:t>
      </w:r>
      <w:r w:rsidR="0075347D">
        <w:t xml:space="preserve">described above </w:t>
      </w:r>
      <w:r>
        <w:t xml:space="preserve">for use with </w:t>
      </w:r>
      <w:r w:rsidRPr="00E32D19">
        <w:rPr>
          <w:rFonts w:ascii="Courier New" w:hAnsi="Courier New" w:cs="Courier New"/>
          <w:sz w:val="20"/>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108"/>
      </w:tblGrid>
      <w:tr w:rsidR="00F724D8" w:rsidRPr="00137C51" w:rsidTr="00E32D19">
        <w:trPr>
          <w:jc w:val="center"/>
        </w:trPr>
        <w:tc>
          <w:tcPr>
            <w:tcW w:w="9108" w:type="dxa"/>
          </w:tcPr>
          <w:p w:rsidR="00F724D8" w:rsidRDefault="00F724D8" w:rsidP="00510FD7">
            <w:pPr>
              <w:pStyle w:val="PlainText"/>
            </w:pPr>
          </w:p>
          <w:p w:rsidR="00F724D8" w:rsidRDefault="00F724D8" w:rsidP="00510FD7">
            <w:pPr>
              <w:pStyle w:val="PlainText"/>
            </w:pPr>
            <w:r>
              <w:t>hid_t ocpypl_id;</w:t>
            </w:r>
          </w:p>
          <w:p w:rsidR="00F724D8" w:rsidRDefault="00F724D8" w:rsidP="00510FD7">
            <w:pPr>
              <w:pStyle w:val="PlainText"/>
            </w:pPr>
          </w:p>
          <w:p w:rsidR="00F724D8" w:rsidRDefault="00F724D8" w:rsidP="00510FD7">
            <w:pPr>
              <w:pStyle w:val="PlainText"/>
            </w:pPr>
            <w:r>
              <w:t>ocpypl_id = H5Pcreate(H5P_OBJECT_COPY);</w:t>
            </w:r>
          </w:p>
          <w:p w:rsidR="00F724D8" w:rsidRDefault="00F724D8" w:rsidP="00510FD7">
            <w:pPr>
              <w:pStyle w:val="PlainText"/>
            </w:pPr>
            <w:r>
              <w:t>status = H5Pset_copy_object(ocpypl_id, H5O_COPY_MERGE_COMMITTED_DT_FLAG);</w:t>
            </w:r>
          </w:p>
          <w:p w:rsidR="00F724D8" w:rsidRDefault="00F724D8" w:rsidP="00510FD7">
            <w:pPr>
              <w:pStyle w:val="PlainText"/>
            </w:pPr>
            <w:r>
              <w:t>status = H5Ocopy(file1_id, src_name, file2_id, dst_name, ocpypl_id, H5P_DEFAULT);</w:t>
            </w:r>
          </w:p>
          <w:p w:rsidR="00F724D8" w:rsidRPr="00186743" w:rsidRDefault="00F724D8" w:rsidP="00510FD7">
            <w:pPr>
              <w:pStyle w:val="PlainText"/>
            </w:pPr>
          </w:p>
        </w:tc>
      </w:tr>
      <w:tr w:rsidR="00F724D8" w:rsidRPr="00137C51" w:rsidTr="00E32D19">
        <w:trPr>
          <w:jc w:val="center"/>
        </w:trPr>
        <w:tc>
          <w:tcPr>
            <w:tcW w:w="9108" w:type="dxa"/>
          </w:tcPr>
          <w:p w:rsidR="00F724D8" w:rsidRPr="00186743" w:rsidRDefault="00F724D8" w:rsidP="00510FD7">
            <w:pPr>
              <w:pStyle w:val="NormalTable"/>
            </w:pPr>
            <w:r w:rsidRPr="00186743">
              <w:t xml:space="preserve">Example </w:t>
            </w:r>
            <w:r>
              <w:t>1</w:t>
            </w:r>
            <w:r w:rsidRPr="00186743">
              <w:t xml:space="preserve">. </w:t>
            </w:r>
            <w:r>
              <w:t>Setting the object copy property list</w:t>
            </w:r>
          </w:p>
        </w:tc>
      </w:tr>
    </w:tbl>
    <w:p w:rsidR="00F724D8" w:rsidRDefault="00F724D8" w:rsidP="00F724D8"/>
    <w:p w:rsidR="00E3325E" w:rsidRDefault="00E3325E" w:rsidP="00F724D8"/>
    <w:p w:rsidR="006D5A19" w:rsidRDefault="006D5A19" w:rsidP="00F724D8"/>
    <w:p w:rsidR="008C21E4" w:rsidRPr="008C21E4" w:rsidRDefault="008C21E4" w:rsidP="00E3325E">
      <w:pPr>
        <w:pStyle w:val="Heading2"/>
      </w:pPr>
      <w:bookmarkStart w:id="2" w:name="_Toc320543074"/>
      <w:r w:rsidRPr="008C21E4">
        <w:t xml:space="preserve">Callback </w:t>
      </w:r>
      <w:r w:rsidR="00E3325E" w:rsidRPr="008C21E4">
        <w:t>Function</w:t>
      </w:r>
      <w:bookmarkEnd w:id="2"/>
    </w:p>
    <w:p w:rsidR="006C40BF" w:rsidRDefault="006C40BF" w:rsidP="006C40BF">
      <w:r>
        <w:t xml:space="preserve">If no matching datatype is found in the locations specified by the call to </w:t>
      </w:r>
      <w:r w:rsidRPr="00E32D19">
        <w:rPr>
          <w:rFonts w:ascii="Courier New" w:hAnsi="Courier New" w:cs="Courier New"/>
          <w:sz w:val="20"/>
        </w:rPr>
        <w:t>H5Padd_merge_committed_dtype_path</w:t>
      </w:r>
      <w:r>
        <w:t xml:space="preserve">, then </w:t>
      </w:r>
      <w:r w:rsidRPr="00E32D19">
        <w:rPr>
          <w:rFonts w:ascii="Courier New" w:hAnsi="Courier New" w:cs="Courier New"/>
          <w:sz w:val="20"/>
        </w:rPr>
        <w:t>H5Ocopy</w:t>
      </w:r>
      <w:r w:rsidRPr="00E32D19">
        <w:t xml:space="preserve"> </w:t>
      </w:r>
      <w:r>
        <w:t>will by default search the entire destination file. In some cases, this may not be desirable. For instance, the user may expect the datatype to always have a match in the specified locations and may wish to return an error if a match is not found. The user may also have a very large file for which the full search incurs a substantial performance penalty</w:t>
      </w:r>
      <w:r w:rsidR="007B5C3B">
        <w:t>. In this instance, the user</w:t>
      </w:r>
      <w:r>
        <w:t xml:space="preserve"> may wish to log these events so that other datatypes can be added with </w:t>
      </w:r>
      <w:r w:rsidRPr="00E32D19">
        <w:rPr>
          <w:rFonts w:ascii="Courier New" w:hAnsi="Courier New" w:cs="Courier New"/>
          <w:sz w:val="20"/>
        </w:rPr>
        <w:t>H5Padd_merge_committed_dtype_path</w:t>
      </w:r>
      <w:r>
        <w:t xml:space="preserve">, or </w:t>
      </w:r>
      <w:r w:rsidR="007B5C3B">
        <w:t xml:space="preserve">the user may wish to </w:t>
      </w:r>
      <w:r>
        <w:t>abort the search and copy the datatype normally.</w:t>
      </w:r>
    </w:p>
    <w:p w:rsidR="006C40BF" w:rsidRDefault="006C40BF" w:rsidP="006C40BF"/>
    <w:p w:rsidR="00E3325E" w:rsidRDefault="006C40BF" w:rsidP="006C40BF">
      <w:r>
        <w:t xml:space="preserve">To support these use cases, the functions </w:t>
      </w:r>
      <w:r w:rsidRPr="00E32D19">
        <w:rPr>
          <w:rFonts w:ascii="Courier New" w:hAnsi="Courier New" w:cs="Courier New"/>
          <w:sz w:val="20"/>
        </w:rPr>
        <w:t>H5Pset_mcdt_search_cb</w:t>
      </w:r>
      <w:r w:rsidRPr="00E32D19">
        <w:t xml:space="preserve"> </w:t>
      </w:r>
      <w:r>
        <w:t xml:space="preserve">and </w:t>
      </w:r>
      <w:r w:rsidRPr="00E32D19">
        <w:rPr>
          <w:rFonts w:ascii="Courier New" w:hAnsi="Courier New" w:cs="Courier New"/>
          <w:sz w:val="20"/>
        </w:rPr>
        <w:t>H5Pget_mcdt_search_cb</w:t>
      </w:r>
      <w:r w:rsidRPr="00E32D19">
        <w:t xml:space="preserve"> </w:t>
      </w:r>
      <w:r>
        <w:t xml:space="preserve">have been added. These functions allow the user to define a callback function that will be called every time the list of paths added by </w:t>
      </w:r>
      <w:r w:rsidRPr="00E32D19">
        <w:rPr>
          <w:rFonts w:ascii="Courier New" w:hAnsi="Courier New" w:cs="Courier New"/>
          <w:sz w:val="20"/>
        </w:rPr>
        <w:t>H5Padd_merge_committed_dtype_path</w:t>
      </w:r>
      <w:r w:rsidRPr="00E32D19">
        <w:t xml:space="preserve"> </w:t>
      </w:r>
      <w:r>
        <w:t xml:space="preserve">has been exhausted </w:t>
      </w:r>
      <w:r w:rsidR="007B5C3B">
        <w:t xml:space="preserve">but </w:t>
      </w:r>
      <w:r>
        <w:t xml:space="preserve">before beginning the full search of the file. The prototype for the callback function is defined by </w:t>
      </w:r>
      <w:r w:rsidRPr="00E32D19">
        <w:rPr>
          <w:rFonts w:ascii="Courier New" w:hAnsi="Courier New" w:cs="Courier New"/>
          <w:sz w:val="20"/>
        </w:rPr>
        <w:t>H5O_mcdt_search_cb_t</w:t>
      </w:r>
      <w:r>
        <w:t xml:space="preserve">. The only argument to the callback function is a user supplied user data pointer, and the return value is an </w:t>
      </w:r>
      <w:r w:rsidRPr="00E32D19">
        <w:rPr>
          <w:rFonts w:ascii="Courier New" w:hAnsi="Courier New" w:cs="Courier New"/>
          <w:sz w:val="20"/>
        </w:rPr>
        <w:t>enum</w:t>
      </w:r>
      <w:r>
        <w:t xml:space="preserve">, defined by </w:t>
      </w:r>
      <w:r w:rsidRPr="00E32D19">
        <w:rPr>
          <w:rFonts w:ascii="Courier New" w:hAnsi="Courier New" w:cs="Courier New"/>
          <w:sz w:val="20"/>
        </w:rPr>
        <w:t>H5O_mndt_search_ret_t</w:t>
      </w:r>
      <w:r>
        <w:t>, which tells the library to either continue with the full file search, abort the search and copy the datatype normally (create a new committed datatype in the destination file), or return an error.</w:t>
      </w:r>
    </w:p>
    <w:p w:rsidR="006C40BF" w:rsidRDefault="006C40BF" w:rsidP="006C40BF"/>
    <w:p w:rsidR="006C40BF" w:rsidRDefault="006C40BF" w:rsidP="006C40BF"/>
    <w:p w:rsidR="00E3325E" w:rsidRDefault="00E3325E" w:rsidP="00F724D8"/>
    <w:p w:rsidR="00E32D19" w:rsidRDefault="00E32D19">
      <w:pPr>
        <w:rPr>
          <w:rFonts w:asciiTheme="majorHAnsi" w:eastAsiaTheme="majorEastAsia" w:hAnsiTheme="majorHAnsi" w:cstheme="majorBidi"/>
          <w:b/>
          <w:bCs/>
          <w:color w:val="000000" w:themeColor="text1"/>
          <w:sz w:val="26"/>
          <w:szCs w:val="26"/>
        </w:rPr>
      </w:pPr>
      <w:r>
        <w:br w:type="page"/>
      </w:r>
    </w:p>
    <w:p w:rsidR="00870C93" w:rsidRDefault="00870C93" w:rsidP="00870C93">
      <w:pPr>
        <w:pStyle w:val="Heading2"/>
      </w:pPr>
      <w:bookmarkStart w:id="3" w:name="_Toc320543075"/>
      <w:r>
        <w:lastRenderedPageBreak/>
        <w:t>Function Summary</w:t>
      </w:r>
      <w:bookmarkEnd w:id="3"/>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536"/>
        <w:gridCol w:w="4914"/>
      </w:tblGrid>
      <w:tr w:rsidR="00870C93" w:rsidRPr="00326919" w:rsidTr="00E32D19">
        <w:trPr>
          <w:cantSplit/>
          <w:tblHeader/>
          <w:jc w:val="center"/>
        </w:trPr>
        <w:tc>
          <w:tcPr>
            <w:tcW w:w="945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E32D19">
        <w:trPr>
          <w:cantSplit/>
          <w:tblHeader/>
          <w:jc w:val="center"/>
        </w:trPr>
        <w:tc>
          <w:tcPr>
            <w:tcW w:w="4536" w:type="dxa"/>
          </w:tcPr>
          <w:p w:rsidR="00870C93" w:rsidRDefault="00870C93" w:rsidP="00870C93">
            <w:pPr>
              <w:pStyle w:val="NormalTable"/>
            </w:pPr>
            <w:r>
              <w:t>C Function</w:t>
            </w:r>
          </w:p>
          <w:p w:rsidR="00EF5B68" w:rsidRPr="00326919" w:rsidRDefault="00EF5B68" w:rsidP="00870C93">
            <w:pPr>
              <w:pStyle w:val="NormalTable"/>
            </w:pPr>
            <w:r>
              <w:t>Fortran</w:t>
            </w:r>
          </w:p>
        </w:tc>
        <w:tc>
          <w:tcPr>
            <w:tcW w:w="4914" w:type="dxa"/>
          </w:tcPr>
          <w:p w:rsidR="00870C93" w:rsidRPr="00326919" w:rsidRDefault="00870C93" w:rsidP="0047588B">
            <w:pPr>
              <w:pStyle w:val="NormalTable"/>
            </w:pPr>
            <w:r>
              <w:t>Purpose</w:t>
            </w:r>
          </w:p>
        </w:tc>
      </w:tr>
      <w:tr w:rsidR="00EF5B68" w:rsidTr="00E32D19">
        <w:trPr>
          <w:cantSplit/>
          <w:jc w:val="center"/>
        </w:trPr>
        <w:tc>
          <w:tcPr>
            <w:tcW w:w="4536" w:type="dxa"/>
          </w:tcPr>
          <w:p w:rsidR="00EF5B68" w:rsidRDefault="00EF5B68" w:rsidP="00510FD7">
            <w:pPr>
              <w:pStyle w:val="PlainText"/>
            </w:pPr>
            <w:r>
              <w:t>H5Ocopy</w:t>
            </w:r>
          </w:p>
          <w:p w:rsidR="00EF5B68" w:rsidRPr="00BB7A10" w:rsidRDefault="007A35AE" w:rsidP="00510FD7">
            <w:pPr>
              <w:pStyle w:val="PlainText"/>
            </w:pPr>
            <w:r>
              <w:t>H5ocopy_f</w:t>
            </w:r>
            <w:bookmarkStart w:id="4" w:name="_GoBack"/>
            <w:bookmarkEnd w:id="4"/>
          </w:p>
        </w:tc>
        <w:tc>
          <w:tcPr>
            <w:tcW w:w="4914" w:type="dxa"/>
          </w:tcPr>
          <w:p w:rsidR="00EF5B68" w:rsidRDefault="00EF5B68" w:rsidP="00D132AC">
            <w:r>
              <w:t xml:space="preserve">Allows an application to copy </w:t>
            </w:r>
            <w:r w:rsidR="006267FD">
              <w:t>an object within an HDF5 file or to another HDF5 file.</w:t>
            </w:r>
          </w:p>
        </w:tc>
      </w:tr>
      <w:tr w:rsidR="00CF3474" w:rsidTr="00E32D19">
        <w:trPr>
          <w:cantSplit/>
          <w:jc w:val="center"/>
        </w:trPr>
        <w:tc>
          <w:tcPr>
            <w:tcW w:w="4536"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4914" w:type="dxa"/>
          </w:tcPr>
          <w:p w:rsidR="00CF3474" w:rsidRPr="00EF1275" w:rsidRDefault="00006478" w:rsidP="00D132AC">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E32D19">
        <w:trPr>
          <w:cantSplit/>
          <w:jc w:val="center"/>
        </w:trPr>
        <w:tc>
          <w:tcPr>
            <w:tcW w:w="4536"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4914" w:type="dxa"/>
          </w:tcPr>
          <w:p w:rsidR="00B338CB" w:rsidRPr="00EF1275" w:rsidRDefault="00DC6193" w:rsidP="00D132AC">
            <w:pPr>
              <w:rPr>
                <w:b/>
              </w:rPr>
            </w:pPr>
            <w:r>
              <w:t>Allows an application to</w:t>
            </w:r>
            <w:r w:rsidR="004B5162">
              <w:t xml:space="preserve"> add a path to the list of paths that will be searched in the destination file for a matching committed datatype.</w:t>
            </w:r>
            <w:r>
              <w:t xml:space="preserve"> </w:t>
            </w:r>
          </w:p>
        </w:tc>
      </w:tr>
      <w:tr w:rsidR="00DC6193" w:rsidTr="00E32D19">
        <w:trPr>
          <w:cantSplit/>
          <w:jc w:val="center"/>
        </w:trPr>
        <w:tc>
          <w:tcPr>
            <w:tcW w:w="4536"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4914" w:type="dxa"/>
          </w:tcPr>
          <w:p w:rsidR="00DC6193" w:rsidRPr="00EF1275" w:rsidRDefault="00DC6193" w:rsidP="00D132AC">
            <w:r>
              <w:t xml:space="preserve">Allows an application to </w:t>
            </w:r>
            <w:r w:rsidR="004B5162">
              <w:t xml:space="preserve">clear the list of paths stored in the object copy property list </w:t>
            </w:r>
            <w:r w:rsidR="004B5162" w:rsidRPr="00E32D19">
              <w:rPr>
                <w:rFonts w:ascii="Courier New" w:hAnsi="Courier New" w:cs="Courier New"/>
                <w:sz w:val="20"/>
              </w:rPr>
              <w:t>ocpypl_id</w:t>
            </w:r>
            <w:r w:rsidR="004B5162">
              <w:t xml:space="preserve">. </w:t>
            </w:r>
          </w:p>
        </w:tc>
      </w:tr>
      <w:tr w:rsidR="00DC6193" w:rsidTr="00E32D19">
        <w:trPr>
          <w:cantSplit/>
          <w:jc w:val="center"/>
        </w:trPr>
        <w:tc>
          <w:tcPr>
            <w:tcW w:w="4536" w:type="dxa"/>
          </w:tcPr>
          <w:p w:rsidR="00DC6193" w:rsidRDefault="00DC6193" w:rsidP="00DC6193">
            <w:pPr>
              <w:pStyle w:val="PlainText"/>
            </w:pPr>
            <w:r w:rsidRPr="00BB7A10">
              <w:t>H5Pset_mcdt_search_cb</w:t>
            </w:r>
          </w:p>
          <w:p w:rsidR="00EF5B68" w:rsidRDefault="00EF5B68" w:rsidP="00DC6193">
            <w:pPr>
              <w:pStyle w:val="PlainText"/>
            </w:pPr>
            <w:r>
              <w:t>(none)</w:t>
            </w:r>
          </w:p>
        </w:tc>
        <w:tc>
          <w:tcPr>
            <w:tcW w:w="4914" w:type="dxa"/>
          </w:tcPr>
          <w:p w:rsidR="00DC6193" w:rsidRPr="00EF1275" w:rsidRDefault="00DC6193" w:rsidP="004B5162">
            <w:r>
              <w:t xml:space="preserve">Allows an application to </w:t>
            </w:r>
            <w:r w:rsidR="004B5162" w:rsidRPr="004B5162">
              <w:t xml:space="preserve">set the callback function that </w:t>
            </w:r>
            <w:r w:rsidR="004B5162" w:rsidRPr="00E32D19">
              <w:rPr>
                <w:rFonts w:ascii="Courier New" w:hAnsi="Courier New" w:cs="Courier New"/>
                <w:sz w:val="20"/>
              </w:rPr>
              <w:t>H5Ocopy</w:t>
            </w:r>
            <w:r w:rsidR="004B5162" w:rsidRPr="00E32D19">
              <w:t xml:space="preserve"> </w:t>
            </w:r>
            <w:r w:rsidR="004B5162" w:rsidRPr="004B5162">
              <w:t>will invoke before searching the entire destination file for</w:t>
            </w:r>
            <w:r w:rsidR="004B5162">
              <w:t xml:space="preserve"> a matching committed datatype.</w:t>
            </w:r>
            <w:r>
              <w:t xml:space="preserve"> </w:t>
            </w:r>
          </w:p>
        </w:tc>
      </w:tr>
      <w:tr w:rsidR="00CF3474" w:rsidTr="00E32D19">
        <w:trPr>
          <w:cantSplit/>
          <w:jc w:val="center"/>
        </w:trPr>
        <w:tc>
          <w:tcPr>
            <w:tcW w:w="4536"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4914"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E32D19">
        <w:trPr>
          <w:cantSplit/>
          <w:jc w:val="center"/>
        </w:trPr>
        <w:tc>
          <w:tcPr>
            <w:tcW w:w="4536" w:type="dxa"/>
          </w:tcPr>
          <w:p w:rsidR="00B338CB" w:rsidRDefault="00DC6193" w:rsidP="00D132AC">
            <w:pPr>
              <w:pStyle w:val="PlainText"/>
            </w:pPr>
            <w:r w:rsidRPr="00BB7A10">
              <w:t>H5O_mcdt_search_cb_t</w:t>
            </w:r>
          </w:p>
          <w:p w:rsidR="00EF5B68" w:rsidRDefault="00EF5B68" w:rsidP="00D132AC">
            <w:pPr>
              <w:pStyle w:val="PlainText"/>
            </w:pPr>
            <w:r>
              <w:t>(none)</w:t>
            </w:r>
          </w:p>
        </w:tc>
        <w:tc>
          <w:tcPr>
            <w:tcW w:w="4914" w:type="dxa"/>
          </w:tcPr>
          <w:p w:rsidR="00B338CB" w:rsidRPr="008D1E44" w:rsidRDefault="008C21E4" w:rsidP="00D132AC">
            <w:pPr>
              <w:rPr>
                <w:b/>
              </w:rPr>
            </w:pPr>
            <w:r>
              <w:t xml:space="preserve">Definition of the callback function set by </w:t>
            </w:r>
            <w:r w:rsidRPr="00E32D19">
              <w:rPr>
                <w:rFonts w:ascii="Courier New" w:hAnsi="Courier New" w:cs="Courier New"/>
                <w:sz w:val="20"/>
              </w:rPr>
              <w:t>H5Pset_mcdt_search_cb</w:t>
            </w:r>
            <w:r>
              <w:t xml:space="preserve">. </w:t>
            </w:r>
            <w:r w:rsidR="004B5162">
              <w:t xml:space="preserve">Provides the mechanism by which a user application may set an action for </w:t>
            </w:r>
            <w:r w:rsidR="004B5162" w:rsidRPr="006267FD">
              <w:rPr>
                <w:rFonts w:ascii="Courier New" w:hAnsi="Courier New" w:cs="Courier New"/>
                <w:sz w:val="18"/>
              </w:rPr>
              <w:t>H5Ocopy</w:t>
            </w:r>
            <w:r w:rsidR="004B5162">
              <w:t xml:space="preserve"> to take after checking all suggested paths for a matching committed datatype but before starting the global search of the destination file. </w:t>
            </w:r>
          </w:p>
        </w:tc>
      </w:tr>
    </w:tbl>
    <w:p w:rsidR="00870C93" w:rsidRDefault="00870C93" w:rsidP="00870C93"/>
    <w:p w:rsidR="004201BD" w:rsidRDefault="004201BD" w:rsidP="008169A5"/>
    <w:p w:rsidR="00F724D8" w:rsidRDefault="00F724D8" w:rsidP="00E3325E"/>
    <w:p w:rsidR="00332A96" w:rsidRDefault="00332A96" w:rsidP="00332A96">
      <w:pPr>
        <w:pStyle w:val="Heading2"/>
      </w:pPr>
      <w:bookmarkStart w:id="5" w:name="_Toc320543076"/>
      <w:r>
        <w:t>Resources</w:t>
      </w:r>
      <w:bookmarkEnd w:id="5"/>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7"/>
      <w:pgSz w:w="12240" w:h="15840" w:code="1"/>
      <w:pgMar w:top="1152" w:right="1170"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0B" w:rsidRDefault="00A2290B" w:rsidP="00621809">
      <w:r>
        <w:separator/>
      </w:r>
    </w:p>
  </w:endnote>
  <w:endnote w:type="continuationSeparator" w:id="0">
    <w:p w:rsidR="00A2290B" w:rsidRDefault="00A2290B"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516E8">
              <w:fldChar w:fldCharType="begin"/>
            </w:r>
            <w:r w:rsidR="002D2777">
              <w:instrText xml:space="preserve"> PAGE </w:instrText>
            </w:r>
            <w:r w:rsidR="00E516E8">
              <w:fldChar w:fldCharType="separate"/>
            </w:r>
            <w:r w:rsidR="007A35AE">
              <w:rPr>
                <w:noProof/>
              </w:rPr>
              <w:t>6</w:t>
            </w:r>
            <w:r w:rsidR="00E516E8">
              <w:rPr>
                <w:noProof/>
              </w:rPr>
              <w:fldChar w:fldCharType="end"/>
            </w:r>
            <w:r>
              <w:t xml:space="preserve"> of </w:t>
            </w:r>
            <w:r w:rsidR="00A2290B">
              <w:fldChar w:fldCharType="begin"/>
            </w:r>
            <w:r w:rsidR="00A2290B">
              <w:instrText xml:space="preserve"> NUMPAGES  </w:instrText>
            </w:r>
            <w:r w:rsidR="00A2290B">
              <w:fldChar w:fldCharType="separate"/>
            </w:r>
            <w:r w:rsidR="007A35AE">
              <w:rPr>
                <w:noProof/>
              </w:rPr>
              <w:t>6</w:t>
            </w:r>
            <w:r w:rsidR="00A2290B">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516E8">
              <w:fldChar w:fldCharType="begin"/>
            </w:r>
            <w:r w:rsidR="002D2777">
              <w:instrText xml:space="preserve"> PAGE </w:instrText>
            </w:r>
            <w:r w:rsidR="00E516E8">
              <w:fldChar w:fldCharType="separate"/>
            </w:r>
            <w:r w:rsidR="007A35AE">
              <w:rPr>
                <w:noProof/>
              </w:rPr>
              <w:t>4</w:t>
            </w:r>
            <w:r w:rsidR="00E516E8">
              <w:rPr>
                <w:noProof/>
              </w:rPr>
              <w:fldChar w:fldCharType="end"/>
            </w:r>
            <w:r>
              <w:t xml:space="preserve"> of </w:t>
            </w:r>
            <w:r w:rsidR="00A2290B">
              <w:fldChar w:fldCharType="begin"/>
            </w:r>
            <w:r w:rsidR="00A2290B">
              <w:instrText xml:space="preserve"> NUMPAGES  </w:instrText>
            </w:r>
            <w:r w:rsidR="00A2290B">
              <w:fldChar w:fldCharType="separate"/>
            </w:r>
            <w:r w:rsidR="007A35AE">
              <w:rPr>
                <w:noProof/>
              </w:rPr>
              <w:t>6</w:t>
            </w:r>
            <w:r w:rsidR="00A2290B">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0B" w:rsidRDefault="00A2290B" w:rsidP="00621809">
      <w:r>
        <w:separator/>
      </w:r>
    </w:p>
  </w:footnote>
  <w:footnote w:type="continuationSeparator" w:id="0">
    <w:p w:rsidR="00A2290B" w:rsidRDefault="00A2290B"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Default="00A2290B" w:rsidP="00801D68">
    <w:pPr>
      <w:pStyle w:val="THGHeader2"/>
      <w:jc w:val="right"/>
    </w:pPr>
    <w:r>
      <w:fldChar w:fldCharType="begin"/>
    </w:r>
    <w:r>
      <w:instrText xml:space="preserve"> STYLEREF  "Heading 1"  \* MERGEFORMAT </w:instrText>
    </w:r>
    <w:r>
      <w:fldChar w:fldCharType="separate"/>
    </w:r>
    <w:r w:rsidR="007A35AE">
      <w:rPr>
        <w:noProof/>
      </w:rPr>
      <w:t>Copying Committed Datatypes with H5Ocopy</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A2290B" w:rsidP="00326919">
    <w:pPr>
      <w:pStyle w:val="THGHeader2"/>
      <w:jc w:val="right"/>
    </w:pPr>
    <w:r>
      <w:fldChar w:fldCharType="begin"/>
    </w:r>
    <w:r>
      <w:instrText xml:space="preserve"> STYLEREF  "Heading 1"  \* MERGEFORMAT </w:instrText>
    </w:r>
    <w:r>
      <w:fldChar w:fldCharType="separate"/>
    </w:r>
    <w:r w:rsidR="007A35AE">
      <w:rPr>
        <w:noProof/>
      </w:rPr>
      <w:t>Copying Committed Datatypes with H5Ocopy</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3FC0F538"/>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4800AB6"/>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32E84276"/>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9330FAB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447E025C"/>
    <w:lvl w:ilvl="0">
      <w:start w:val="1"/>
      <w:numFmt w:val="bullet"/>
      <w:lvlText w:val=""/>
      <w:lvlJc w:val="left"/>
      <w:pPr>
        <w:tabs>
          <w:tab w:val="num" w:pos="360"/>
        </w:tabs>
        <w:ind w:left="360" w:hanging="360"/>
      </w:pPr>
      <w:rPr>
        <w:rFonts w:ascii="Symbol" w:hAnsi="Symbol" w:hint="default"/>
      </w:rPr>
    </w:lvl>
  </w:abstractNum>
  <w:abstractNum w:abstractNumId="9">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2">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4">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5">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4"/>
  </w:num>
  <w:num w:numId="3">
    <w:abstractNumId w:val="7"/>
  </w:num>
  <w:num w:numId="4">
    <w:abstractNumId w:val="2"/>
  </w:num>
  <w:num w:numId="5">
    <w:abstractNumId w:val="1"/>
  </w:num>
  <w:num w:numId="6">
    <w:abstractNumId w:val="0"/>
  </w:num>
  <w:num w:numId="7">
    <w:abstractNumId w:val="13"/>
  </w:num>
  <w:num w:numId="8">
    <w:abstractNumId w:val="24"/>
  </w:num>
  <w:num w:numId="9">
    <w:abstractNumId w:val="22"/>
  </w:num>
  <w:num w:numId="10">
    <w:abstractNumId w:val="35"/>
  </w:num>
  <w:num w:numId="11">
    <w:abstractNumId w:val="30"/>
  </w:num>
  <w:num w:numId="12">
    <w:abstractNumId w:val="27"/>
  </w:num>
  <w:num w:numId="13">
    <w:abstractNumId w:val="23"/>
  </w:num>
  <w:num w:numId="14">
    <w:abstractNumId w:val="15"/>
  </w:num>
  <w:num w:numId="15">
    <w:abstractNumId w:val="28"/>
  </w:num>
  <w:num w:numId="16">
    <w:abstractNumId w:val="16"/>
  </w:num>
  <w:num w:numId="17">
    <w:abstractNumId w:val="31"/>
  </w:num>
  <w:num w:numId="18">
    <w:abstractNumId w:val="19"/>
  </w:num>
  <w:num w:numId="19">
    <w:abstractNumId w:val="29"/>
  </w:num>
  <w:num w:numId="20">
    <w:abstractNumId w:val="17"/>
  </w:num>
  <w:num w:numId="21">
    <w:abstractNumId w:val="9"/>
  </w:num>
  <w:num w:numId="22">
    <w:abstractNumId w:val="20"/>
  </w:num>
  <w:num w:numId="23">
    <w:abstractNumId w:val="12"/>
  </w:num>
  <w:num w:numId="24">
    <w:abstractNumId w:val="26"/>
  </w:num>
  <w:num w:numId="25">
    <w:abstractNumId w:val="18"/>
  </w:num>
  <w:num w:numId="26">
    <w:abstractNumId w:val="33"/>
  </w:num>
  <w:num w:numId="27">
    <w:abstractNumId w:val="21"/>
  </w:num>
  <w:num w:numId="28">
    <w:abstractNumId w:val="14"/>
  </w:num>
  <w:num w:numId="29">
    <w:abstractNumId w:val="10"/>
  </w:num>
  <w:num w:numId="30">
    <w:abstractNumId w:val="32"/>
  </w:num>
  <w:num w:numId="31">
    <w:abstractNumId w:val="25"/>
  </w:num>
  <w:num w:numId="32">
    <w:abstractNumId w:val="8"/>
  </w:num>
  <w:num w:numId="33">
    <w:abstractNumId w:val="6"/>
  </w:num>
  <w:num w:numId="34">
    <w:abstractNumId w:val="5"/>
  </w:num>
  <w:num w:numId="35">
    <w:abstractNumId w:val="4"/>
  </w:num>
  <w:num w:numId="36">
    <w:abstractNumId w:val="3"/>
  </w:num>
  <w:num w:numId="37">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352F5"/>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4E01"/>
    <w:rsid w:val="0009599F"/>
    <w:rsid w:val="000A140E"/>
    <w:rsid w:val="000A4854"/>
    <w:rsid w:val="000A4FED"/>
    <w:rsid w:val="000B4568"/>
    <w:rsid w:val="000C650D"/>
    <w:rsid w:val="000C7627"/>
    <w:rsid w:val="000D4FC9"/>
    <w:rsid w:val="000E0A15"/>
    <w:rsid w:val="000E1FF8"/>
    <w:rsid w:val="000E2452"/>
    <w:rsid w:val="000E4B2A"/>
    <w:rsid w:val="000E784E"/>
    <w:rsid w:val="000E7BA5"/>
    <w:rsid w:val="000F3283"/>
    <w:rsid w:val="000F3972"/>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112B4"/>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2777"/>
    <w:rsid w:val="002D670B"/>
    <w:rsid w:val="002E22EA"/>
    <w:rsid w:val="002E2C16"/>
    <w:rsid w:val="002E7774"/>
    <w:rsid w:val="002F0AD3"/>
    <w:rsid w:val="002F197F"/>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B02EE"/>
    <w:rsid w:val="003B47E3"/>
    <w:rsid w:val="003B52DF"/>
    <w:rsid w:val="003B5DB0"/>
    <w:rsid w:val="003C244D"/>
    <w:rsid w:val="003C3CEE"/>
    <w:rsid w:val="003C4144"/>
    <w:rsid w:val="003C53F3"/>
    <w:rsid w:val="003C5B19"/>
    <w:rsid w:val="003D0937"/>
    <w:rsid w:val="003D3492"/>
    <w:rsid w:val="003D72B0"/>
    <w:rsid w:val="003E248F"/>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368A8"/>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D04DC"/>
    <w:rsid w:val="004E05D6"/>
    <w:rsid w:val="004E413A"/>
    <w:rsid w:val="004F1848"/>
    <w:rsid w:val="00501CEC"/>
    <w:rsid w:val="00506DD8"/>
    <w:rsid w:val="00510FD7"/>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DDB"/>
    <w:rsid w:val="005A0F21"/>
    <w:rsid w:val="005A314C"/>
    <w:rsid w:val="005C0C94"/>
    <w:rsid w:val="005C1C46"/>
    <w:rsid w:val="005C4A64"/>
    <w:rsid w:val="005C7714"/>
    <w:rsid w:val="005D2638"/>
    <w:rsid w:val="005D3991"/>
    <w:rsid w:val="005D43CD"/>
    <w:rsid w:val="005D5F68"/>
    <w:rsid w:val="005E40EB"/>
    <w:rsid w:val="005F0180"/>
    <w:rsid w:val="005F4CCB"/>
    <w:rsid w:val="005F6D01"/>
    <w:rsid w:val="005F7CE6"/>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B156F"/>
    <w:rsid w:val="006B1E2A"/>
    <w:rsid w:val="006B64EF"/>
    <w:rsid w:val="006B7A63"/>
    <w:rsid w:val="006C2D12"/>
    <w:rsid w:val="006C40BF"/>
    <w:rsid w:val="006D2134"/>
    <w:rsid w:val="006D3706"/>
    <w:rsid w:val="006D5A19"/>
    <w:rsid w:val="006D729D"/>
    <w:rsid w:val="006D7829"/>
    <w:rsid w:val="006E278A"/>
    <w:rsid w:val="006E35BA"/>
    <w:rsid w:val="006E7D08"/>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5AE"/>
    <w:rsid w:val="007A3DC0"/>
    <w:rsid w:val="007A7267"/>
    <w:rsid w:val="007B04EE"/>
    <w:rsid w:val="007B1532"/>
    <w:rsid w:val="007B5C3B"/>
    <w:rsid w:val="007C407A"/>
    <w:rsid w:val="007C59DE"/>
    <w:rsid w:val="007D5ED9"/>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076"/>
    <w:rsid w:val="00881358"/>
    <w:rsid w:val="008838F3"/>
    <w:rsid w:val="008848CC"/>
    <w:rsid w:val="00885053"/>
    <w:rsid w:val="008853FE"/>
    <w:rsid w:val="00891DD5"/>
    <w:rsid w:val="008A4EF3"/>
    <w:rsid w:val="008B0893"/>
    <w:rsid w:val="008B27D0"/>
    <w:rsid w:val="008B74BD"/>
    <w:rsid w:val="008C1AFC"/>
    <w:rsid w:val="008C2032"/>
    <w:rsid w:val="008C2127"/>
    <w:rsid w:val="008C21E4"/>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1E1F"/>
    <w:rsid w:val="00932EA8"/>
    <w:rsid w:val="00934CE2"/>
    <w:rsid w:val="009350F1"/>
    <w:rsid w:val="009527AC"/>
    <w:rsid w:val="009563B6"/>
    <w:rsid w:val="00956BDF"/>
    <w:rsid w:val="00960004"/>
    <w:rsid w:val="00964FA7"/>
    <w:rsid w:val="009663BE"/>
    <w:rsid w:val="00967F88"/>
    <w:rsid w:val="009744CB"/>
    <w:rsid w:val="009759F6"/>
    <w:rsid w:val="00977255"/>
    <w:rsid w:val="009834DC"/>
    <w:rsid w:val="00984711"/>
    <w:rsid w:val="00984A5B"/>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290B"/>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5B1"/>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A77BE"/>
    <w:rsid w:val="00BB2518"/>
    <w:rsid w:val="00BB55EE"/>
    <w:rsid w:val="00BC0C2F"/>
    <w:rsid w:val="00BD207B"/>
    <w:rsid w:val="00BE1A29"/>
    <w:rsid w:val="00BE2D69"/>
    <w:rsid w:val="00BE77AE"/>
    <w:rsid w:val="00BF4F46"/>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C7DC7"/>
    <w:rsid w:val="00CD22CD"/>
    <w:rsid w:val="00CD25B2"/>
    <w:rsid w:val="00CD6913"/>
    <w:rsid w:val="00CE20B3"/>
    <w:rsid w:val="00CE4854"/>
    <w:rsid w:val="00CE69CA"/>
    <w:rsid w:val="00CF0188"/>
    <w:rsid w:val="00CF3474"/>
    <w:rsid w:val="00D047D3"/>
    <w:rsid w:val="00D0593A"/>
    <w:rsid w:val="00D12401"/>
    <w:rsid w:val="00D132AC"/>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F0833"/>
    <w:rsid w:val="00DF720F"/>
    <w:rsid w:val="00E03820"/>
    <w:rsid w:val="00E0407C"/>
    <w:rsid w:val="00E061BC"/>
    <w:rsid w:val="00E13586"/>
    <w:rsid w:val="00E14F9C"/>
    <w:rsid w:val="00E22D03"/>
    <w:rsid w:val="00E24BD3"/>
    <w:rsid w:val="00E32CF4"/>
    <w:rsid w:val="00E32D19"/>
    <w:rsid w:val="00E3325E"/>
    <w:rsid w:val="00E43056"/>
    <w:rsid w:val="00E4710C"/>
    <w:rsid w:val="00E500B2"/>
    <w:rsid w:val="00E516E8"/>
    <w:rsid w:val="00E51C54"/>
    <w:rsid w:val="00E529CF"/>
    <w:rsid w:val="00E535D5"/>
    <w:rsid w:val="00E5784D"/>
    <w:rsid w:val="00E65C98"/>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0957"/>
    <w:rsid w:val="00F3666C"/>
    <w:rsid w:val="00F369C4"/>
    <w:rsid w:val="00F410DE"/>
    <w:rsid w:val="00F4132D"/>
    <w:rsid w:val="00F423C8"/>
    <w:rsid w:val="00F42582"/>
    <w:rsid w:val="00F42B88"/>
    <w:rsid w:val="00F43272"/>
    <w:rsid w:val="00F44FA4"/>
    <w:rsid w:val="00F52656"/>
    <w:rsid w:val="00F537DC"/>
    <w:rsid w:val="00F564BC"/>
    <w:rsid w:val="00F56AA6"/>
    <w:rsid w:val="00F63BF4"/>
    <w:rsid w:val="00F6447F"/>
    <w:rsid w:val="00F71A22"/>
    <w:rsid w:val="00F724D8"/>
    <w:rsid w:val="00F73133"/>
    <w:rsid w:val="00F81DC4"/>
    <w:rsid w:val="00F90E4E"/>
    <w:rsid w:val="00F960DD"/>
    <w:rsid w:val="00F96AAA"/>
    <w:rsid w:val="00FA3F06"/>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931E1F"/>
    <w:rPr>
      <w:rFonts w:ascii="Courier New" w:hAnsi="Courier New"/>
      <w:sz w:val="20"/>
      <w:szCs w:val="21"/>
    </w:rPr>
  </w:style>
  <w:style w:type="character" w:customStyle="1" w:styleId="PlainTextChar">
    <w:name w:val="Plain Text Char"/>
    <w:basedOn w:val="DefaultParagraphFont"/>
    <w:link w:val="PlainText"/>
    <w:uiPriority w:val="7"/>
    <w:rsid w:val="00931E1F"/>
    <w:rPr>
      <w:rFonts w:ascii="Courier New" w:hAnsi="Courier New"/>
      <w:sz w:val="20"/>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customStyle="1" w:styleId="Normal9">
    <w:name w:val="Normal9"/>
    <w:basedOn w:val="Normal"/>
    <w:qFormat/>
    <w:rsid w:val="006C40BF"/>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931E1F"/>
    <w:rPr>
      <w:rFonts w:ascii="Courier New" w:hAnsi="Courier New"/>
      <w:sz w:val="20"/>
      <w:szCs w:val="21"/>
    </w:rPr>
  </w:style>
  <w:style w:type="character" w:customStyle="1" w:styleId="PlainTextChar">
    <w:name w:val="Plain Text Char"/>
    <w:basedOn w:val="DefaultParagraphFont"/>
    <w:link w:val="PlainText"/>
    <w:uiPriority w:val="7"/>
    <w:rsid w:val="00931E1F"/>
    <w:rPr>
      <w:rFonts w:ascii="Courier New" w:hAnsi="Courier New"/>
      <w:sz w:val="20"/>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customStyle="1" w:styleId="Normal9">
    <w:name w:val="Normal9"/>
    <w:basedOn w:val="Normal"/>
    <w:qFormat/>
    <w:rsid w:val="006C40BF"/>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HDFGroup.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104C8-B646-41A4-86F9-15567B92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69</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12423</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7</cp:revision>
  <cp:lastPrinted>2012-03-20T18:13:00Z</cp:lastPrinted>
  <dcterms:created xsi:type="dcterms:W3CDTF">2012-03-26T20:20:00Z</dcterms:created>
  <dcterms:modified xsi:type="dcterms:W3CDTF">2012-04-23T15:34:00Z</dcterms:modified>
</cp:coreProperties>
</file>